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080" w:rsidRPr="008C5080" w:rsidRDefault="008C5080" w:rsidP="008C50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C5080">
        <w:rPr>
          <w:rFonts w:ascii="Arial" w:eastAsia="Times New Roman" w:hAnsi="Arial" w:cs="Arial"/>
          <w:b/>
          <w:bCs/>
          <w:sz w:val="23"/>
          <w:szCs w:val="23"/>
          <w:u w:val="single"/>
        </w:rPr>
        <w:t>How We Organize Ourselves</w:t>
      </w:r>
    </w:p>
    <w:p w:rsidR="008C5080" w:rsidRPr="008C5080" w:rsidRDefault="008C5080" w:rsidP="008C50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C5080">
        <w:rPr>
          <w:rFonts w:ascii="Arial" w:eastAsia="Times New Roman" w:hAnsi="Arial" w:cs="Arial"/>
          <w:sz w:val="23"/>
          <w:szCs w:val="23"/>
        </w:rPr>
        <w:t xml:space="preserve">Central Idea: </w:t>
      </w:r>
      <w:r w:rsidRPr="00A82347">
        <w:rPr>
          <w:rFonts w:ascii="Verdana" w:hAnsi="Verdana"/>
          <w:shd w:val="clear" w:color="auto" w:fill="FFFFFF"/>
        </w:rPr>
        <w:t>Governing systems have an impact on people and the environment.</w:t>
      </w:r>
    </w:p>
    <w:p w:rsidR="008C5080" w:rsidRPr="008C5080" w:rsidRDefault="008C5080" w:rsidP="00EE5873">
      <w:pPr>
        <w:spacing w:after="0" w:line="240" w:lineRule="auto"/>
        <w:rPr>
          <w:ins w:id="0" w:author="shahmeerkhan" w:date="2013-10-09T13:45:00Z"/>
          <w:rFonts w:ascii="Times New Roman" w:eastAsia="Times New Roman" w:hAnsi="Times New Roman" w:cs="Times New Roman"/>
          <w:sz w:val="24"/>
          <w:szCs w:val="24"/>
        </w:rPr>
      </w:pPr>
      <w:ins w:id="1" w:author="shahmeerkhan" w:date="2013-10-09T13:45:00Z">
        <w:r w:rsidRPr="008C5080">
          <w:rPr>
            <w:rFonts w:ascii="Times New Roman" w:eastAsia="Times New Roman" w:hAnsi="Times New Roman" w:cs="Times New Roman"/>
            <w:sz w:val="24"/>
            <w:szCs w:val="24"/>
          </w:rPr>
          <w:br/>
        </w:r>
        <w:r w:rsidRPr="008C5080">
          <w:rPr>
            <w:rFonts w:ascii="Arial" w:eastAsia="Times New Roman" w:hAnsi="Arial" w:cs="Arial"/>
            <w:sz w:val="23"/>
            <w:szCs w:val="23"/>
          </w:rPr>
          <w:t>Name___</w:t>
        </w:r>
      </w:ins>
      <w:r w:rsidR="001A53F4">
        <w:rPr>
          <w:rFonts w:ascii="Arial" w:eastAsia="Times New Roman" w:hAnsi="Arial" w:cs="Arial"/>
          <w:sz w:val="23"/>
          <w:szCs w:val="23"/>
        </w:rPr>
        <w:t>Issarak</w:t>
      </w:r>
      <w:ins w:id="2" w:author="shahmeerkhan" w:date="2013-10-09T13:45:00Z">
        <w:r w:rsidR="00495C93">
          <w:rPr>
            <w:rFonts w:ascii="Arial" w:eastAsia="Times New Roman" w:hAnsi="Arial" w:cs="Arial"/>
            <w:sz w:val="23"/>
            <w:szCs w:val="23"/>
          </w:rPr>
          <w:t>_____________________ Date: Wednesday 10</w:t>
        </w:r>
        <w:r w:rsidR="00495C93" w:rsidRPr="00495C93">
          <w:rPr>
            <w:rFonts w:ascii="Arial" w:eastAsia="Times New Roman" w:hAnsi="Arial" w:cs="Arial"/>
            <w:sz w:val="23"/>
            <w:szCs w:val="23"/>
            <w:vertAlign w:val="superscript"/>
          </w:rPr>
          <w:t>th</w:t>
        </w:r>
        <w:r w:rsidR="00495C93">
          <w:rPr>
            <w:rFonts w:ascii="Arial" w:eastAsia="Times New Roman" w:hAnsi="Arial" w:cs="Arial"/>
            <w:sz w:val="23"/>
            <w:szCs w:val="23"/>
          </w:rPr>
          <w:t xml:space="preserve"> Oct. 2013</w:t>
        </w:r>
        <w:r w:rsidRPr="008C5080">
          <w:rPr>
            <w:rFonts w:ascii="Arial" w:eastAsia="Times New Roman" w:hAnsi="Arial" w:cs="Arial"/>
            <w:sz w:val="23"/>
            <w:szCs w:val="23"/>
          </w:rPr>
          <w:t>__________________________</w:t>
        </w:r>
      </w:ins>
    </w:p>
    <w:p w:rsidR="008C5080" w:rsidRPr="008C5080" w:rsidRDefault="008C5080" w:rsidP="00EE5873">
      <w:pPr>
        <w:spacing w:after="0" w:line="240" w:lineRule="auto"/>
        <w:rPr>
          <w:del w:id="3" w:author="shahmeerkhan" w:date="2013-10-09T13:45:00Z"/>
          <w:rFonts w:ascii="Times New Roman" w:eastAsia="Times New Roman" w:hAnsi="Times New Roman" w:cs="Times New Roman"/>
          <w:sz w:val="24"/>
          <w:szCs w:val="24"/>
        </w:rPr>
      </w:pPr>
      <w:del w:id="4" w:author="shahmeerkhan" w:date="2013-10-09T13:45:00Z">
        <w:r w:rsidRPr="008C5080">
          <w:rPr>
            <w:rFonts w:ascii="Times New Roman" w:eastAsia="Times New Roman" w:hAnsi="Times New Roman" w:cs="Times New Roman"/>
            <w:sz w:val="24"/>
            <w:szCs w:val="24"/>
          </w:rPr>
          <w:br/>
        </w:r>
        <w:r w:rsidRPr="008C5080">
          <w:rPr>
            <w:rFonts w:ascii="Arial" w:eastAsia="Times New Roman" w:hAnsi="Arial" w:cs="Arial"/>
            <w:sz w:val="23"/>
            <w:szCs w:val="23"/>
          </w:rPr>
          <w:delText>Name____________________________ Date_____________________________</w:delText>
        </w:r>
      </w:del>
    </w:p>
    <w:tbl>
      <w:tblPr>
        <w:tblW w:w="1455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52"/>
        <w:gridCol w:w="2640"/>
        <w:gridCol w:w="2640"/>
        <w:gridCol w:w="2641"/>
        <w:gridCol w:w="2640"/>
        <w:gridCol w:w="2641"/>
      </w:tblGrid>
      <w:tr w:rsidR="000558AA" w:rsidRPr="00A82347" w:rsidTr="000558AA">
        <w:trPr>
          <w:trHeight w:val="249"/>
        </w:trPr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D961A5" w:rsidRDefault="000558AA" w:rsidP="008C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bookmarkStart w:id="5" w:name="_GoBack"/>
            <w:bookmarkEnd w:id="5"/>
            <w:r w:rsidRPr="00D961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0558AA" w:rsidP="008C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080">
              <w:rPr>
                <w:rFonts w:ascii="Arial" w:eastAsia="Times New Roman" w:hAnsi="Arial" w:cs="Arial"/>
                <w:sz w:val="23"/>
                <w:szCs w:val="23"/>
              </w:rPr>
              <w:t>Dictatorship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0558AA" w:rsidP="008C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080">
              <w:rPr>
                <w:rFonts w:ascii="Arial" w:eastAsia="Times New Roman" w:hAnsi="Arial" w:cs="Arial"/>
                <w:sz w:val="23"/>
                <w:szCs w:val="23"/>
              </w:rPr>
              <w:t>Communism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0558AA" w:rsidP="008C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080">
              <w:rPr>
                <w:rFonts w:ascii="Arial" w:eastAsia="Times New Roman" w:hAnsi="Arial" w:cs="Arial"/>
                <w:sz w:val="23"/>
                <w:szCs w:val="23"/>
              </w:rPr>
              <w:t>Monarchy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0558AA" w:rsidP="008C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080">
              <w:rPr>
                <w:rFonts w:ascii="Arial" w:eastAsia="Times New Roman" w:hAnsi="Arial" w:cs="Arial"/>
                <w:sz w:val="23"/>
                <w:szCs w:val="23"/>
              </w:rPr>
              <w:t>Democracy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0558AA" w:rsidP="008C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080">
              <w:rPr>
                <w:rFonts w:ascii="Arial" w:eastAsia="Times New Roman" w:hAnsi="Arial" w:cs="Arial"/>
                <w:sz w:val="23"/>
                <w:szCs w:val="23"/>
              </w:rPr>
              <w:t>Anarchy</w:t>
            </w:r>
          </w:p>
        </w:tc>
      </w:tr>
      <w:tr w:rsidR="000558AA" w:rsidRPr="00A82347" w:rsidTr="000558AA">
        <w:trPr>
          <w:trHeight w:val="1288"/>
        </w:trPr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D961A5" w:rsidRDefault="000558AA" w:rsidP="008C5080">
            <w:pPr>
              <w:spacing w:after="0" w:line="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D961A5">
              <w:rPr>
                <w:rFonts w:ascii="Arial" w:eastAsia="Times New Roman" w:hAnsi="Arial" w:cs="Arial"/>
                <w:sz w:val="16"/>
                <w:szCs w:val="16"/>
              </w:rPr>
              <w:t>Leadership</w:t>
            </w:r>
          </w:p>
          <w:p w:rsidR="000558AA" w:rsidRPr="00D961A5" w:rsidRDefault="000558AA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961A5">
              <w:rPr>
                <w:rFonts w:ascii="Arial" w:eastAsia="Times New Roman" w:hAnsi="Arial" w:cs="Arial"/>
                <w:sz w:val="16"/>
                <w:szCs w:val="16"/>
              </w:rPr>
              <w:t>Who is the leader?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2258E3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dictator is the leader.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081DC2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Chairmen are the leaders.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0558AA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ins w:id="6" w:author="shahmeerkhan" w:date="2013-10-09T13:45:00Z">
              <w:r w:rsidRPr="008C5080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br/>
              </w:r>
              <w:r w:rsidR="00495C9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Kings and queens are the leaders.</w:t>
              </w:r>
            </w:ins>
            <w:del w:id="7" w:author="shahmeerkhan" w:date="2013-10-09T13:45:00Z">
              <w:r w:rsidRPr="008C5080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br/>
              </w:r>
            </w:del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2258E3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government is the leader.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943C96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no leaders.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0558AA" w:rsidRPr="00A82347" w:rsidTr="000558AA">
        <w:trPr>
          <w:trHeight w:val="1288"/>
        </w:trPr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558AA" w:rsidRPr="00D961A5" w:rsidRDefault="000558AA" w:rsidP="008C50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961A5">
              <w:rPr>
                <w:rFonts w:ascii="Arial" w:eastAsia="Times New Roman" w:hAnsi="Arial" w:cs="Arial"/>
                <w:sz w:val="16"/>
                <w:szCs w:val="16"/>
              </w:rPr>
              <w:t>Rules/ Laws</w:t>
            </w:r>
          </w:p>
          <w:p w:rsidR="000558AA" w:rsidRPr="00D961A5" w:rsidRDefault="000558AA" w:rsidP="008C50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961A5">
              <w:rPr>
                <w:rFonts w:ascii="Arial" w:eastAsia="Times New Roman" w:hAnsi="Arial" w:cs="Arial"/>
                <w:sz w:val="16"/>
                <w:szCs w:val="16"/>
              </w:rPr>
              <w:t>How are the rules and laws made?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558AA" w:rsidRPr="00A82347" w:rsidRDefault="002258E3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rules and laws are made by the dictator.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558AA" w:rsidRPr="00A82347" w:rsidRDefault="007931B7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government makes the laws.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558AA" w:rsidRPr="00A82347" w:rsidRDefault="00D00010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People are the ones who made the laws.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558AA" w:rsidRPr="00A82347" w:rsidRDefault="002258E3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government makes the laws.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558AA" w:rsidRPr="00A82347" w:rsidRDefault="00943C96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one makes the laws.</w:t>
            </w:r>
          </w:p>
        </w:tc>
      </w:tr>
      <w:tr w:rsidR="000558AA" w:rsidRPr="00A82347" w:rsidTr="000558AA">
        <w:trPr>
          <w:trHeight w:val="1288"/>
        </w:trPr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D961A5" w:rsidRDefault="0026544B" w:rsidP="008C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 </w:t>
            </w:r>
            <w:r w:rsidR="000558AA" w:rsidRPr="00D961A5">
              <w:rPr>
                <w:rFonts w:ascii="Arial" w:eastAsia="Times New Roman" w:hAnsi="Arial" w:cs="Arial"/>
                <w:sz w:val="16"/>
                <w:szCs w:val="16"/>
              </w:rPr>
              <w:t>Economy</w:t>
            </w:r>
          </w:p>
          <w:p w:rsidR="000558AA" w:rsidRPr="00D961A5" w:rsidRDefault="000558AA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961A5">
              <w:rPr>
                <w:rFonts w:ascii="Arial" w:eastAsia="Times New Roman" w:hAnsi="Arial" w:cs="Arial"/>
                <w:sz w:val="16"/>
                <w:szCs w:val="16"/>
              </w:rPr>
              <w:t>Who owns things? Are there taxes?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2258E3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dictator owns the taxes.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7931B7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government own the taxes.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7931B7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king and queen owns the taxes.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2258E3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government owns the taxes.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943C96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one owns taxes.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0558AA" w:rsidRPr="00A82347" w:rsidTr="000558AA">
        <w:trPr>
          <w:trHeight w:val="1288"/>
        </w:trPr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D961A5" w:rsidRDefault="000558AA" w:rsidP="008C5080">
            <w:pPr>
              <w:spacing w:after="0" w:line="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D961A5">
              <w:rPr>
                <w:rFonts w:ascii="Arial" w:eastAsia="Times New Roman" w:hAnsi="Arial" w:cs="Arial"/>
                <w:sz w:val="16"/>
                <w:szCs w:val="16"/>
              </w:rPr>
              <w:t>Education</w:t>
            </w:r>
          </w:p>
          <w:p w:rsidR="000558AA" w:rsidRPr="00D961A5" w:rsidRDefault="000558AA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961A5">
              <w:rPr>
                <w:rFonts w:ascii="Arial" w:eastAsia="Times New Roman" w:hAnsi="Arial" w:cs="Arial"/>
                <w:sz w:val="16"/>
                <w:szCs w:val="16"/>
              </w:rPr>
              <w:t>Who provides education?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2258E3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dictator controls the education.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081DC2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government provides education.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7931B7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king and queen provides education.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2258E3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government.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943C96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Maybe sometimes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0558AA" w:rsidRPr="00A82347" w:rsidTr="000558AA">
        <w:trPr>
          <w:trHeight w:val="1288"/>
        </w:trPr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D961A5" w:rsidRDefault="000558AA" w:rsidP="008C5080">
            <w:pPr>
              <w:spacing w:after="0" w:line="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D961A5">
              <w:rPr>
                <w:rFonts w:ascii="Arial" w:eastAsia="Times New Roman" w:hAnsi="Arial" w:cs="Arial"/>
                <w:sz w:val="16"/>
                <w:szCs w:val="16"/>
              </w:rPr>
              <w:t>Infrastructure eg. Roads</w:t>
            </w:r>
          </w:p>
          <w:p w:rsidR="000558AA" w:rsidRPr="00D961A5" w:rsidRDefault="000558AA" w:rsidP="008C5080">
            <w:pPr>
              <w:spacing w:after="0" w:line="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D961A5">
              <w:rPr>
                <w:rFonts w:ascii="Arial" w:eastAsia="Times New Roman" w:hAnsi="Arial" w:cs="Arial"/>
                <w:sz w:val="16"/>
                <w:szCs w:val="16"/>
              </w:rPr>
              <w:t>Who makes the infrastructure?</w:t>
            </w:r>
          </w:p>
          <w:p w:rsidR="000558AA" w:rsidRPr="00D961A5" w:rsidRDefault="000558AA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2258E3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dictator does the roads.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7931B7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government does the roads.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26544B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Today, the king and queen make the roads.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2258E3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government makes the roads.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943C96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one make the roads.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0558AA" w:rsidRPr="00A82347" w:rsidTr="000558AA">
        <w:trPr>
          <w:trHeight w:val="1288"/>
        </w:trPr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D961A5" w:rsidRDefault="000558AA" w:rsidP="008C5080">
            <w:pPr>
              <w:spacing w:after="0" w:line="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D961A5">
              <w:rPr>
                <w:rFonts w:ascii="Arial" w:eastAsia="Times New Roman" w:hAnsi="Arial" w:cs="Arial"/>
                <w:sz w:val="16"/>
                <w:szCs w:val="16"/>
              </w:rPr>
              <w:t>Welfare/Healthcare</w:t>
            </w:r>
          </w:p>
          <w:p w:rsidR="000558AA" w:rsidRPr="00D961A5" w:rsidRDefault="000558AA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961A5">
              <w:rPr>
                <w:rFonts w:ascii="Arial" w:eastAsia="Times New Roman" w:hAnsi="Arial" w:cs="Arial"/>
                <w:sz w:val="16"/>
                <w:szCs w:val="16"/>
              </w:rPr>
              <w:t>What happens to people who need help?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2258E3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dictator controls it.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7931B7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 government controls.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26544B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 the past, the king and queen does the welfare/healthcare. Today,the king and queen does welfare/healthcare.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2258E3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government does it.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943C96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one controls it.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0558AA" w:rsidRPr="00A82347" w:rsidTr="000558AA">
        <w:trPr>
          <w:trHeight w:val="1288"/>
        </w:trPr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D961A5" w:rsidRDefault="000558AA" w:rsidP="008C5080">
            <w:pPr>
              <w:spacing w:after="0" w:line="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D961A5">
              <w:rPr>
                <w:rFonts w:ascii="Arial" w:eastAsia="Times New Roman" w:hAnsi="Arial" w:cs="Arial"/>
                <w:sz w:val="16"/>
                <w:szCs w:val="16"/>
              </w:rPr>
              <w:t>Military/ Police</w:t>
            </w:r>
          </w:p>
          <w:p w:rsidR="000558AA" w:rsidRDefault="000558AA" w:rsidP="008C5080">
            <w:pPr>
              <w:spacing w:after="0" w:line="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D961A5">
              <w:rPr>
                <w:rFonts w:ascii="Arial" w:eastAsia="Times New Roman" w:hAnsi="Arial" w:cs="Arial"/>
                <w:sz w:val="16"/>
                <w:szCs w:val="16"/>
              </w:rPr>
              <w:t>What are their roles? What do they do?</w:t>
            </w:r>
          </w:p>
          <w:p w:rsidR="000558AA" w:rsidRDefault="000558AA" w:rsidP="008C5080">
            <w:pPr>
              <w:spacing w:after="0" w:line="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0558AA" w:rsidRDefault="000558AA" w:rsidP="008C5080">
            <w:pPr>
              <w:spacing w:after="0" w:line="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0558AA" w:rsidRPr="00D961A5" w:rsidRDefault="000558AA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2258E3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miltary/police help the dictator check the country.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7931B7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military/police help the government.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26544B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Milatary/police help the king and queen.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2258E3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military/police help the government also.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943C96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police.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0558AA" w:rsidRPr="00A82347" w:rsidTr="000558AA">
        <w:trPr>
          <w:cantSplit/>
          <w:trHeight w:val="1288"/>
        </w:trPr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558AA" w:rsidRPr="00D961A5" w:rsidRDefault="000558AA" w:rsidP="00D961A5">
            <w:pPr>
              <w:spacing w:after="0" w:line="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D961A5">
              <w:rPr>
                <w:rFonts w:ascii="Arial" w:eastAsia="Times New Roman" w:hAnsi="Arial" w:cs="Arial"/>
                <w:sz w:val="16"/>
                <w:szCs w:val="16"/>
              </w:rPr>
              <w:t>How is a leader chosen?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558AA" w:rsidRPr="00A82347" w:rsidRDefault="002258E3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is voting. They force people to vote for them.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558AA" w:rsidRPr="00A82347" w:rsidRDefault="007931B7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no voting.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558AA" w:rsidRPr="00A82347" w:rsidRDefault="00495C93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ins w:id="8" w:author="shahmeerkhan" w:date="2013-10-09T13:45:00Z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The leader is past down to the son or daughter from the previous king or queen. </w:t>
              </w:r>
            </w:ins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495C93" w:rsidRDefault="002258E3" w:rsidP="008C5080">
            <w:pPr>
              <w:spacing w:after="0" w:line="0" w:lineRule="atLeast"/>
              <w:rPr>
                <w:ins w:id="9" w:author="shahmeerkhan" w:date="2013-10-09T13:45:00Z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People do the vote.</w:t>
            </w:r>
          </w:p>
          <w:p w:rsidR="000937FF" w:rsidRDefault="000937FF" w:rsidP="000937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  <w:pPrChange w:id="10" w:author="shahmeerkhan" w:date="2013-10-09T13:45:00Z">
                <w:pPr>
                  <w:spacing w:after="0" w:line="0" w:lineRule="atLeast"/>
                </w:pPr>
              </w:pPrChange>
            </w:pP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558AA" w:rsidRPr="00A82347" w:rsidRDefault="00943C96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voting.</w:t>
            </w:r>
          </w:p>
        </w:tc>
      </w:tr>
      <w:tr w:rsidR="000558AA" w:rsidRPr="00A82347" w:rsidTr="000558AA">
        <w:trPr>
          <w:trHeight w:val="1288"/>
        </w:trPr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558AA" w:rsidRPr="00D961A5" w:rsidRDefault="000558AA" w:rsidP="00EE5873">
            <w:pPr>
              <w:spacing w:after="0" w:line="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D961A5">
              <w:rPr>
                <w:rFonts w:ascii="Arial" w:eastAsia="Times New Roman" w:hAnsi="Arial" w:cs="Arial"/>
                <w:sz w:val="16"/>
                <w:szCs w:val="16"/>
              </w:rPr>
              <w:t>Is there one leading party?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558AA" w:rsidRPr="00A82347" w:rsidRDefault="002258E3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no parties.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558AA" w:rsidRPr="00A82347" w:rsidRDefault="007931B7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only one  party.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558AA" w:rsidRPr="00A82347" w:rsidRDefault="0026544B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only one party in monarchy.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558AA" w:rsidRDefault="00943C96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are lots of parteies.</w:t>
            </w:r>
          </w:p>
          <w:p w:rsidR="00943C96" w:rsidRDefault="00943C96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3C96" w:rsidRDefault="00943C96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3C96" w:rsidRPr="00A82347" w:rsidRDefault="00943C96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558AA" w:rsidRPr="00A82347" w:rsidRDefault="00943C96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party.</w:t>
            </w:r>
          </w:p>
        </w:tc>
      </w:tr>
      <w:tr w:rsidR="000558AA" w:rsidRPr="00A82347" w:rsidTr="000558AA">
        <w:trPr>
          <w:trHeight w:val="1288"/>
        </w:trPr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D961A5" w:rsidRDefault="000558AA" w:rsidP="00D961A5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961A5">
              <w:rPr>
                <w:rFonts w:ascii="Arial" w:eastAsia="Times New Roman" w:hAnsi="Arial" w:cs="Arial"/>
                <w:sz w:val="16"/>
                <w:szCs w:val="16"/>
              </w:rPr>
              <w:t>Example of a country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2258E3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Germany, Iran, Cuba, Myanmar, and Italy.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7931B7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China,cuba, sudan, north korea, iran.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2258E3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Cambodia, UK, and Japan.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943C96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Japan, UK, USA, and Australia.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558AA" w:rsidRPr="008C5080" w:rsidRDefault="00943C96" w:rsidP="008C50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countries are anarchy.</w:t>
            </w:r>
            <w:r w:rsidR="000558AA" w:rsidRPr="008C50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FB7F1A" w:rsidRPr="00A82347" w:rsidRDefault="00FB7F1A">
      <w:r w:rsidRPr="00A82347">
        <w:t>Links</w:t>
      </w:r>
    </w:p>
    <w:p w:rsidR="00FB7F1A" w:rsidRPr="00A82347" w:rsidRDefault="000937FF">
      <w:hyperlink r:id="rId5" w:history="1">
        <w:r w:rsidR="00FB7F1A" w:rsidRPr="00A82347">
          <w:rPr>
            <w:rStyle w:val="Hyperlink"/>
            <w:color w:val="auto"/>
          </w:rPr>
          <w:t>http://stutzfamily.com/mrstutz/WorldAffairs/typesofgovt.html</w:t>
        </w:r>
      </w:hyperlink>
    </w:p>
    <w:p w:rsidR="00FB7F1A" w:rsidRPr="00A82347" w:rsidRDefault="000937FF">
      <w:hyperlink r:id="rId6" w:history="1">
        <w:r w:rsidR="00FB7F1A" w:rsidRPr="00A82347">
          <w:rPr>
            <w:rStyle w:val="Hyperlink"/>
            <w:color w:val="auto"/>
          </w:rPr>
          <w:t>http://news.bbc.co.uk/cbbcnews/hi/find_out/guides/world/united_nations/types_of_government/newsid_2151000/2151570.stm</w:t>
        </w:r>
      </w:hyperlink>
    </w:p>
    <w:p w:rsidR="00FB7F1A" w:rsidRPr="00A82347" w:rsidRDefault="000937FF">
      <w:hyperlink r:id="rId7" w:history="1">
        <w:r w:rsidR="00FB7F1A" w:rsidRPr="00A82347">
          <w:rPr>
            <w:rStyle w:val="Hyperlink"/>
            <w:color w:val="auto"/>
          </w:rPr>
          <w:t>http://www.wou.edu/~aramoshernandez06/dictatorship.html</w:t>
        </w:r>
      </w:hyperlink>
      <w:r w:rsidR="00FB7F1A" w:rsidRPr="00A82347">
        <w:t xml:space="preserve"> </w:t>
      </w:r>
    </w:p>
    <w:p w:rsidR="009534FB" w:rsidRPr="00A82347" w:rsidRDefault="000937FF">
      <w:hyperlink r:id="rId8" w:history="1">
        <w:r w:rsidR="00FB7F1A" w:rsidRPr="00A82347">
          <w:rPr>
            <w:rStyle w:val="Hyperlink"/>
            <w:color w:val="auto"/>
          </w:rPr>
          <w:t>http://library.thinkquest.org/C0111527/</w:t>
        </w:r>
      </w:hyperlink>
    </w:p>
    <w:sectPr w:rsidR="009534FB" w:rsidRPr="00A82347" w:rsidSect="00D961A5"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aunPenh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olBoran">
    <w:altName w:val="Arial"/>
    <w:charset w:val="00"/>
    <w:family w:val="swiss"/>
    <w:pitch w:val="variable"/>
    <w:sig w:usb0="00000003" w:usb1="0000204A" w:usb2="0001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20"/>
  <w:characterSpacingControl w:val="doNotCompress"/>
  <w:compat/>
  <w:rsids>
    <w:rsidRoot w:val="008C5080"/>
    <w:rsid w:val="000558AA"/>
    <w:rsid w:val="00081DC2"/>
    <w:rsid w:val="000937FF"/>
    <w:rsid w:val="0018720E"/>
    <w:rsid w:val="001A0C70"/>
    <w:rsid w:val="001A53F4"/>
    <w:rsid w:val="002258E3"/>
    <w:rsid w:val="00255238"/>
    <w:rsid w:val="0026544B"/>
    <w:rsid w:val="002E559D"/>
    <w:rsid w:val="002F23DC"/>
    <w:rsid w:val="00495C93"/>
    <w:rsid w:val="005876EB"/>
    <w:rsid w:val="0059092C"/>
    <w:rsid w:val="006809FC"/>
    <w:rsid w:val="00694D88"/>
    <w:rsid w:val="007931B7"/>
    <w:rsid w:val="007B3D55"/>
    <w:rsid w:val="008C5080"/>
    <w:rsid w:val="00943C96"/>
    <w:rsid w:val="009534FB"/>
    <w:rsid w:val="00971578"/>
    <w:rsid w:val="00A428F5"/>
    <w:rsid w:val="00A82347"/>
    <w:rsid w:val="00D00010"/>
    <w:rsid w:val="00D961A5"/>
    <w:rsid w:val="00DD489D"/>
    <w:rsid w:val="00EE5873"/>
    <w:rsid w:val="00FB7F1A"/>
    <w:rsid w:val="00FC2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36"/>
        <w:lang w:val="en-US" w:eastAsia="en-US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92C"/>
  </w:style>
  <w:style w:type="paragraph" w:styleId="Heading2">
    <w:name w:val="heading 2"/>
    <w:basedOn w:val="Normal"/>
    <w:link w:val="Heading2Char"/>
    <w:uiPriority w:val="9"/>
    <w:qFormat/>
    <w:rsid w:val="008C50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C5080"/>
    <w:rPr>
      <w:rFonts w:ascii="Times New Roman" w:eastAsia="Times New Roman" w:hAnsi="Times New Roman" w:cs="Times New Roman"/>
      <w:b/>
      <w:bCs/>
      <w:sz w:val="36"/>
    </w:rPr>
  </w:style>
  <w:style w:type="paragraph" w:styleId="NormalWeb">
    <w:name w:val="Normal (Web)"/>
    <w:basedOn w:val="Normal"/>
    <w:uiPriority w:val="99"/>
    <w:unhideWhenUsed/>
    <w:rsid w:val="008C5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B7F1A"/>
    <w:rPr>
      <w:color w:val="0000FF"/>
      <w:u w:val="single"/>
    </w:rPr>
  </w:style>
  <w:style w:type="paragraph" w:styleId="Revision">
    <w:name w:val="Revision"/>
    <w:hidden/>
    <w:uiPriority w:val="99"/>
    <w:semiHidden/>
    <w:rsid w:val="00694D8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4D88"/>
    <w:pPr>
      <w:spacing w:after="0" w:line="240" w:lineRule="auto"/>
    </w:pPr>
    <w:rPr>
      <w:rFonts w:ascii="Tahoma" w:hAnsi="Tahoma" w:cs="Tahoma"/>
      <w:sz w:val="1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D88"/>
    <w:rPr>
      <w:rFonts w:ascii="Tahoma" w:hAnsi="Tahoma" w:cs="Tahoma"/>
      <w:sz w:val="1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081DC2"/>
    <w:rPr>
      <w:color w:val="800080" w:themeColor="followedHyperlink"/>
      <w:u w:val="single"/>
    </w:rPr>
  </w:style>
  <w:style w:type="character" w:styleId="SubtleEmphasis">
    <w:name w:val="Subtle Emphasis"/>
    <w:basedOn w:val="DefaultParagraphFont"/>
    <w:uiPriority w:val="19"/>
    <w:qFormat/>
    <w:rsid w:val="0026544B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36"/>
        <w:lang w:val="en-US" w:eastAsia="en-US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C50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C5080"/>
    <w:rPr>
      <w:rFonts w:ascii="Times New Roman" w:eastAsia="Times New Roman" w:hAnsi="Times New Roman" w:cs="Times New Roman"/>
      <w:b/>
      <w:bCs/>
      <w:sz w:val="36"/>
    </w:rPr>
  </w:style>
  <w:style w:type="paragraph" w:styleId="NormalWeb">
    <w:name w:val="Normal (Web)"/>
    <w:basedOn w:val="Normal"/>
    <w:uiPriority w:val="99"/>
    <w:unhideWhenUsed/>
    <w:rsid w:val="008C5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B7F1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2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3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2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thinkquest.org/C0111527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ou.edu/~aramoshernandez06/dictatorship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ews.bbc.co.uk/cbbcnews/hi/find_out/guides/world/united_nations/types_of_government/newsid_2151000/2151570.stm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stutzfamily.com/mrstutz/WorldAffairs/typesofgovt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4EEF60-153F-45AA-94F9-6955978FD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van Dykhuizen</dc:creator>
  <cp:lastModifiedBy>issarakvongun</cp:lastModifiedBy>
  <cp:revision>8</cp:revision>
  <cp:lastPrinted>2013-09-17T09:18:00Z</cp:lastPrinted>
  <dcterms:created xsi:type="dcterms:W3CDTF">2013-10-11T04:43:00Z</dcterms:created>
  <dcterms:modified xsi:type="dcterms:W3CDTF">2013-10-22T04:19:00Z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445726909</vt:i4>
  </property>
</Properties>
</file>